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ascii="华文中宋" w:hAnsi="华文中宋" w:eastAsia="华文中宋" w:cs="华文中宋"/>
          <w:b/>
          <w:bCs/>
          <w:sz w:val="44"/>
          <w:szCs w:val="44"/>
        </w:rPr>
      </w:pPr>
      <w:r>
        <w:rPr>
          <w:rFonts w:hint="eastAsia" w:ascii="华文中宋" w:hAnsi="华文中宋" w:eastAsia="华文中宋" w:cs="华文中宋"/>
          <w:b/>
          <w:bCs/>
          <w:sz w:val="44"/>
          <w:szCs w:val="44"/>
        </w:rPr>
        <w:t xml:space="preserve">听得见的微笑 </w:t>
      </w:r>
    </w:p>
    <w:p>
      <w:pPr>
        <w:spacing w:line="50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</w:p>
    <w:p>
      <w:pPr>
        <w:spacing w:line="500" w:lineRule="exact"/>
        <w:jc w:val="center"/>
        <w:rPr>
          <w:rFonts w:ascii="楷体" w:hAnsi="楷体" w:eastAsia="楷体" w:cs="楷体"/>
          <w:sz w:val="30"/>
          <w:szCs w:val="30"/>
        </w:rPr>
      </w:pPr>
      <w:r>
        <w:rPr>
          <w:rFonts w:hint="eastAsia" w:ascii="楷体" w:hAnsi="楷体" w:eastAsia="楷体" w:cs="楷体"/>
          <w:sz w:val="30"/>
          <w:szCs w:val="30"/>
          <w:lang w:val="en-US" w:eastAsia="zh-CN"/>
        </w:rPr>
        <w:t xml:space="preserve">北京燃气集团96777热线中心 </w:t>
      </w:r>
      <w:bookmarkStart w:id="0" w:name="_GoBack"/>
      <w:bookmarkEnd w:id="0"/>
      <w:r>
        <w:rPr>
          <w:rFonts w:hint="eastAsia" w:ascii="楷体" w:hAnsi="楷体" w:eastAsia="楷体" w:cs="楷体"/>
          <w:sz w:val="30"/>
          <w:szCs w:val="30"/>
        </w:rPr>
        <w:t>白蕊</w:t>
      </w:r>
    </w:p>
    <w:p>
      <w:pPr>
        <w:spacing w:line="500" w:lineRule="exact"/>
        <w:jc w:val="center"/>
        <w:rPr>
          <w:rFonts w:ascii="楷体" w:hAnsi="楷体" w:eastAsia="楷体" w:cs="楷体"/>
          <w:sz w:val="30"/>
          <w:szCs w:val="30"/>
        </w:rPr>
      </w:pPr>
    </w:p>
    <w:p>
      <w:pPr>
        <w:spacing w:line="50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大家好！我叫白蕊，来自北京燃气集团96777热线中心。</w:t>
      </w:r>
    </w:p>
    <w:p>
      <w:pPr>
        <w:spacing w:line="50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在北京燃气集团96777话务大厅里，每天来电声、问询声、讲解声、“噼里啪啦”的键盘敲击声，就是我们的工作日常。在这里，热线服务365天全年无休；在这里，146名话务员用最快的速度、最专业的解答，为全市700多万用户提供帮助。</w:t>
      </w:r>
    </w:p>
    <w:p>
      <w:pPr>
        <w:spacing w:line="50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当您走进我们的话务大厅，您会看到忙碌的话务员们工位上都摆放着一面小镜子。您是不是很好奇？那可不是我们“臭美”用的。每次接听用户来电时，我们都会对着镜子，时刻提醒自己要保持微笑，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要</w:t>
      </w:r>
      <w:r>
        <w:rPr>
          <w:rFonts w:hint="eastAsia" w:ascii="仿宋" w:hAnsi="仿宋" w:eastAsia="仿宋" w:cs="仿宋"/>
          <w:sz w:val="30"/>
          <w:szCs w:val="30"/>
        </w:rPr>
        <w:t>让用户听得见我们的微笑，感受得到北京燃气“服务为本，真情到家”的理念。</w:t>
      </w:r>
    </w:p>
    <w:p>
      <w:pPr>
        <w:spacing w:line="50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还记得那是一个大清早，我接到一位老先生的来电：“喂，是北京燃气吧？我家厨房全是臭鸡蛋味儿啊，是不是漏气了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呀？</w:t>
      </w:r>
      <w:r>
        <w:rPr>
          <w:rFonts w:hint="eastAsia" w:ascii="仿宋" w:hAnsi="仿宋" w:eastAsia="仿宋" w:cs="仿宋"/>
          <w:sz w:val="30"/>
          <w:szCs w:val="30"/>
        </w:rPr>
        <w:t>”听了这话，我的心咯噔一下，“突突突”地跳了起来，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凭借多年的业务经验我意识到了情况的严重性</w:t>
      </w:r>
      <w:r>
        <w:rPr>
          <w:rFonts w:hint="eastAsia" w:ascii="仿宋" w:hAnsi="仿宋" w:eastAsia="仿宋" w:cs="仿宋"/>
          <w:sz w:val="30"/>
          <w:szCs w:val="30"/>
        </w:rPr>
        <w:t>，“老大爷，您先别着急，请您马上离开房间再接打电话！”当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我</w:t>
      </w:r>
      <w:r>
        <w:rPr>
          <w:rFonts w:hint="eastAsia" w:ascii="仿宋" w:hAnsi="仿宋" w:eastAsia="仿宋" w:cs="仿宋"/>
          <w:sz w:val="30"/>
          <w:szCs w:val="30"/>
        </w:rPr>
        <w:t>确认用户安全离开房间后，我一边安抚他紧张的情绪，一边指导着做好紧急处置：“老大爷，您一会儿回屋啊，赶紧关闭表前截门，注意开窗通风，千万不要再使用明火和电器了，您把地址告诉我，我们马上安排人去。” 挂了电话，不到30秒我就发单到应急调度部门，不久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后</w:t>
      </w:r>
      <w:r>
        <w:rPr>
          <w:rFonts w:hint="eastAsia" w:ascii="仿宋" w:hAnsi="仿宋" w:eastAsia="仿宋" w:cs="仿宋"/>
          <w:sz w:val="30"/>
          <w:szCs w:val="30"/>
        </w:rPr>
        <w:t>接到应急部门的回复：上门检测，更换胶管，现场安全！在随后的电话回访中，老先生激动地说：“姑娘啊，得亏有你们啊，要不然我都不知道该怎么办啦！”</w:t>
      </w:r>
    </w:p>
    <w:p>
      <w:pPr>
        <w:spacing w:line="50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燃气无小事，作为为民服务的重要窗口，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对于紧急工单我们始终</w:t>
      </w:r>
      <w:r>
        <w:rPr>
          <w:rFonts w:hint="eastAsia" w:ascii="仿宋" w:hAnsi="仿宋" w:eastAsia="仿宋" w:cs="仿宋"/>
          <w:sz w:val="30"/>
          <w:szCs w:val="30"/>
        </w:rPr>
        <w:t>积极落实“四个一”的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业务</w:t>
      </w:r>
      <w:r>
        <w:rPr>
          <w:rFonts w:hint="eastAsia" w:ascii="仿宋" w:hAnsi="仿宋" w:eastAsia="仿宋" w:cs="仿宋"/>
          <w:sz w:val="30"/>
          <w:szCs w:val="30"/>
        </w:rPr>
        <w:t>要求：一分钟派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单</w:t>
      </w:r>
      <w:r>
        <w:rPr>
          <w:rFonts w:hint="eastAsia" w:ascii="仿宋" w:hAnsi="仿宋" w:eastAsia="仿宋" w:cs="仿宋"/>
          <w:sz w:val="30"/>
          <w:szCs w:val="30"/>
        </w:rPr>
        <w:t>，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十</w:t>
      </w:r>
      <w:r>
        <w:rPr>
          <w:rFonts w:hint="eastAsia" w:ascii="仿宋" w:hAnsi="仿宋" w:eastAsia="仿宋" w:cs="仿宋"/>
          <w:sz w:val="30"/>
          <w:szCs w:val="30"/>
        </w:rPr>
        <w:t>分钟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响应</w:t>
      </w:r>
      <w:r>
        <w:rPr>
          <w:rFonts w:hint="eastAsia" w:ascii="仿宋" w:hAnsi="仿宋" w:eastAsia="仿宋" w:cs="仿宋"/>
          <w:sz w:val="30"/>
          <w:szCs w:val="30"/>
        </w:rPr>
        <w:t>，一小时上门，一次性解决。全力保障用户的安全用气！</w:t>
      </w:r>
    </w:p>
    <w:p>
      <w:pPr>
        <w:spacing w:line="500" w:lineRule="exact"/>
        <w:ind w:firstLine="600" w:firstLineChars="200"/>
        <w:rPr>
          <w:ins w:id="0" w:author="Lonzo Ball" w:date="2023-10-22T16:31:00Z"/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从一名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热线</w:t>
      </w:r>
      <w:r>
        <w:rPr>
          <w:rFonts w:hint="eastAsia" w:ascii="仿宋" w:hAnsi="仿宋" w:eastAsia="仿宋" w:cs="仿宋"/>
          <w:sz w:val="30"/>
          <w:szCs w:val="30"/>
        </w:rPr>
        <w:t>接线员到带班班组长，再到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如今成为</w:t>
      </w:r>
      <w:r>
        <w:rPr>
          <w:rFonts w:hint="eastAsia" w:ascii="仿宋" w:hAnsi="仿宋" w:eastAsia="仿宋" w:cs="仿宋"/>
          <w:sz w:val="30"/>
          <w:szCs w:val="30"/>
        </w:rPr>
        <w:t>热线质检专员，这十几年中，有时也会遇到用户的埋怨与误解。记得有一次，夜间要对老旧小区进行管线改造，需要我整夜坚守在岗位上保障热线正常接听。半夜里突然接到了一位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用户</w:t>
      </w:r>
      <w:r>
        <w:rPr>
          <w:rFonts w:hint="eastAsia" w:ascii="仿宋" w:hAnsi="仿宋" w:eastAsia="仿宋" w:cs="仿宋"/>
          <w:sz w:val="30"/>
          <w:szCs w:val="30"/>
        </w:rPr>
        <w:t>的来电，“您好，11号话务员为您服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……</w:t>
      </w:r>
      <w:r>
        <w:rPr>
          <w:rFonts w:hint="eastAsia" w:ascii="仿宋" w:hAnsi="仿宋" w:eastAsia="仿宋" w:cs="仿宋"/>
          <w:sz w:val="30"/>
          <w:szCs w:val="30"/>
        </w:rPr>
        <w:t>”，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可是</w:t>
      </w:r>
      <w:r>
        <w:rPr>
          <w:rFonts w:hint="eastAsia" w:ascii="仿宋" w:hAnsi="仿宋" w:eastAsia="仿宋" w:cs="仿宋"/>
          <w:sz w:val="30"/>
          <w:szCs w:val="30"/>
        </w:rPr>
        <w:t>还没等我说完用户就打断了我：“喂，我这洗着半截澡怎么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用不了</w:t>
      </w:r>
      <w:r>
        <w:rPr>
          <w:rFonts w:hint="eastAsia" w:ascii="仿宋" w:hAnsi="仿宋" w:eastAsia="仿宋" w:cs="仿宋"/>
          <w:sz w:val="30"/>
          <w:szCs w:val="30"/>
        </w:rPr>
        <w:t>气了？”通过系统中显示的用户地址，我赶紧解释：“先生，您先别着急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，</w:t>
      </w:r>
      <w:r>
        <w:rPr>
          <w:rFonts w:hint="eastAsia" w:ascii="仿宋" w:hAnsi="仿宋" w:eastAsia="仿宋" w:cs="仿宋"/>
          <w:sz w:val="30"/>
          <w:szCs w:val="30"/>
        </w:rPr>
        <w:t>您家正在进行管线改造，我们之前是贴了通知的，这样，我马上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联系</w:t>
      </w:r>
      <w:r>
        <w:rPr>
          <w:rFonts w:hint="eastAsia" w:ascii="仿宋" w:hAnsi="仿宋" w:eastAsia="仿宋" w:cs="仿宋"/>
          <w:sz w:val="30"/>
          <w:szCs w:val="30"/>
        </w:rPr>
        <w:t>现场了解一下情况。”“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不急？我能不急吗？</w:t>
      </w:r>
      <w:r>
        <w:rPr>
          <w:rFonts w:hint="eastAsia" w:ascii="仿宋" w:hAnsi="仿宋" w:eastAsia="仿宋" w:cs="仿宋"/>
          <w:sz w:val="30"/>
          <w:szCs w:val="30"/>
        </w:rPr>
        <w:t>我没看见通知，澡洗一半，泡沫还没冲呢！”说完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，</w:t>
      </w:r>
      <w:r>
        <w:rPr>
          <w:rFonts w:hint="eastAsia" w:ascii="仿宋" w:hAnsi="仿宋" w:eastAsia="仿宋" w:cs="仿宋"/>
          <w:sz w:val="30"/>
          <w:szCs w:val="30"/>
        </w:rPr>
        <w:t>“啪”地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一声</w:t>
      </w:r>
      <w:r>
        <w:rPr>
          <w:rFonts w:hint="eastAsia" w:ascii="仿宋" w:hAnsi="仿宋" w:eastAsia="仿宋" w:cs="仿宋"/>
          <w:sz w:val="30"/>
          <w:szCs w:val="30"/>
        </w:rPr>
        <w:t>就挂断了电话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，随之而来的是满腔不被理解的委屈。</w:t>
      </w:r>
      <w:r>
        <w:rPr>
          <w:rFonts w:hint="eastAsia" w:ascii="仿宋" w:hAnsi="仿宋" w:eastAsia="仿宋" w:cs="仿宋"/>
          <w:sz w:val="30"/>
          <w:szCs w:val="30"/>
        </w:rPr>
        <w:t>带班班长安慰我说：“没什么可委屈的，也许之前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用户</w:t>
      </w:r>
      <w:r>
        <w:rPr>
          <w:rFonts w:hint="eastAsia" w:ascii="仿宋" w:hAnsi="仿宋" w:eastAsia="仿宋" w:cs="仿宋"/>
          <w:sz w:val="30"/>
          <w:szCs w:val="30"/>
        </w:rPr>
        <w:t>不在家就没看见通知，你要是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澡洗一半用不了了</w:t>
      </w:r>
      <w:r>
        <w:rPr>
          <w:rFonts w:hint="eastAsia" w:ascii="仿宋" w:hAnsi="仿宋" w:eastAsia="仿宋" w:cs="仿宋"/>
          <w:sz w:val="30"/>
          <w:szCs w:val="30"/>
        </w:rPr>
        <w:t>，能不着急吗？你得站在用户的角度去想问题。”听了这话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，</w:t>
      </w:r>
      <w:r>
        <w:rPr>
          <w:rFonts w:hint="eastAsia" w:ascii="仿宋" w:hAnsi="仿宋" w:eastAsia="仿宋" w:cs="仿宋"/>
          <w:sz w:val="30"/>
          <w:szCs w:val="30"/>
        </w:rPr>
        <w:t>我的心情一下子就平复了，以换位思考的心态面对用户，在以后的工作中也就更加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能够</w:t>
      </w:r>
      <w:r>
        <w:rPr>
          <w:rFonts w:hint="eastAsia" w:ascii="仿宋" w:hAnsi="仿宋" w:eastAsia="仿宋" w:cs="仿宋"/>
          <w:sz w:val="30"/>
          <w:szCs w:val="30"/>
        </w:rPr>
        <w:t>理解用户，更加耐心的对待用户了。</w:t>
      </w:r>
    </w:p>
    <w:p>
      <w:pPr>
        <w:spacing w:line="500" w:lineRule="exact"/>
        <w:ind w:left="0" w:leftChars="0" w:firstLine="0" w:firstLineChars="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 xml:space="preserve">     </w:t>
      </w:r>
      <w:r>
        <w:rPr>
          <w:rFonts w:hint="eastAsia" w:ascii="仿宋" w:hAnsi="仿宋" w:eastAsia="仿宋" w:cs="仿宋"/>
          <w:sz w:val="30"/>
          <w:szCs w:val="30"/>
        </w:rPr>
        <w:t>96777热线中心每年受理用户来电超过240万通，话务高峰期间，日呼入量高达28000通。我们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用专业以安心，尽责以放心，微笑以舒心的“三心”精神，服务好每一位燃气用户。我们急用户之所急，想用户之所想，在</w:t>
      </w:r>
      <w:r>
        <w:rPr>
          <w:rFonts w:hint="eastAsia" w:ascii="仿宋" w:hAnsi="仿宋" w:eastAsia="仿宋" w:cs="仿宋"/>
          <w:sz w:val="30"/>
          <w:szCs w:val="30"/>
        </w:rPr>
        <w:t>每年春节阖家团圆的日子里，我们坚守在热线岗位上，保障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用户</w:t>
      </w:r>
      <w:r>
        <w:rPr>
          <w:rFonts w:hint="eastAsia" w:ascii="仿宋" w:hAnsi="仿宋" w:eastAsia="仿宋" w:cs="仿宋"/>
          <w:sz w:val="30"/>
          <w:szCs w:val="30"/>
        </w:rPr>
        <w:t>安全</w:t>
      </w:r>
      <w:r>
        <w:rPr>
          <w:rFonts w:ascii="仿宋" w:hAnsi="仿宋" w:eastAsia="仿宋" w:cs="仿宋"/>
          <w:sz w:val="30"/>
          <w:szCs w:val="30"/>
        </w:rPr>
        <w:t>用气</w:t>
      </w:r>
      <w:r>
        <w:rPr>
          <w:rFonts w:hint="eastAsia" w:ascii="仿宋" w:hAnsi="仿宋" w:eastAsia="仿宋" w:cs="仿宋"/>
          <w:sz w:val="30"/>
          <w:szCs w:val="30"/>
        </w:rPr>
        <w:t>，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只为</w:t>
      </w:r>
      <w:r>
        <w:rPr>
          <w:rFonts w:hint="eastAsia" w:ascii="仿宋" w:hAnsi="仿宋" w:eastAsia="仿宋" w:cs="仿宋"/>
          <w:sz w:val="30"/>
          <w:szCs w:val="30"/>
        </w:rPr>
        <w:t>家家都能吃上那幸福的团圆饭；在用气高峰的时候，我们的心时刻牵挂在电话线那端用户的身上，24小时竭尽全力保障供暖用气正常，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着力解决好用户急难愁盼的问题</w:t>
      </w:r>
      <w:r>
        <w:rPr>
          <w:rFonts w:hint="eastAsia" w:ascii="仿宋" w:hAnsi="仿宋" w:eastAsia="仿宋" w:cs="仿宋"/>
          <w:sz w:val="30"/>
          <w:szCs w:val="30"/>
        </w:rPr>
        <w:t>。我们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虽然</w:t>
      </w:r>
      <w:r>
        <w:rPr>
          <w:rFonts w:hint="eastAsia" w:ascii="仿宋" w:hAnsi="仿宋" w:eastAsia="仿宋" w:cs="仿宋"/>
          <w:sz w:val="30"/>
          <w:szCs w:val="30"/>
        </w:rPr>
        <w:t>不是冲锋在一线的英雄，却在平凡的岗位上默默坚守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倾情</w:t>
      </w:r>
      <w:r>
        <w:rPr>
          <w:rFonts w:hint="eastAsia" w:ascii="仿宋" w:hAnsi="仿宋" w:eastAsia="仿宋" w:cs="仿宋"/>
          <w:sz w:val="30"/>
          <w:szCs w:val="30"/>
        </w:rPr>
        <w:t>奉献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！</w:t>
      </w:r>
    </w:p>
    <w:p>
      <w:pPr>
        <w:spacing w:line="50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“您好，这里是北京燃气96777……”您听，我们的电话铃声又响了！我们要让用户听得见我们的微笑，看得见我们的服务，为北京燃气用户安全、便捷用气保驾护航！</w:t>
      </w:r>
    </w:p>
    <w:p>
      <w:pPr>
        <w:spacing w:line="500" w:lineRule="exact"/>
        <w:ind w:firstLine="750" w:firstLineChars="25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谢谢大家！</w:t>
      </w:r>
    </w:p>
    <w:p>
      <w:pPr>
        <w:spacing w:line="50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Lonzo Ball">
    <w15:presenceInfo w15:providerId="None" w15:userId="Lonzo Ball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22BA68C3"/>
    <w:rsid w:val="67955879"/>
    <w:rsid w:val="77232D7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7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microsoft.com/office/2011/relationships/people" Target="people.xml"/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217</Words>
  <Characters>1237</Characters>
  <Lines>10</Lines>
  <Paragraphs>2</Paragraphs>
  <TotalTime>1</TotalTime>
  <ScaleCrop>false</ScaleCrop>
  <LinksUpToDate>false</LinksUpToDate>
  <CharactersWithSpaces>1452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2023-10-13T10:15:00Z</dcterms:created>
  <dc:creator>Lonzo Ball</dc:creator>
  <cp:lastModifiedBy>李竹薇</cp:lastModifiedBy>
  <dcterms:modified xsi:type="dcterms:W3CDTF">2023-11-13T08:22:51Z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AFF131ABBCB64270880BECBCE294AE05</vt:lpwstr>
  </property>
</Properties>
</file>